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000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00"/>
      </w:tblGrid>
      <w:tr w:rsidR="00CF7242" w:rsidRPr="008C14C1" w14:paraId="7436D06A" w14:textId="77777777" w:rsidTr="00A173E8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179188" w14:textId="77777777" w:rsidR="00CF7242" w:rsidRPr="008C14C1" w:rsidRDefault="00CF7242" w:rsidP="00CF7242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FOOD JOURNAL</w:t>
            </w:r>
          </w:p>
        </w:tc>
      </w:tr>
    </w:tbl>
    <w:p w14:paraId="75E673AE" w14:textId="77777777" w:rsidR="00CF7242" w:rsidRPr="008C14C1" w:rsidRDefault="00CF7242" w:rsidP="00CF7242">
      <w:pPr>
        <w:spacing w:after="0" w:line="240" w:lineRule="auto"/>
        <w:rPr>
          <w:ins w:id="0" w:author="Unknown"/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LightList-Accent5"/>
        <w:tblW w:w="13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2093"/>
        <w:gridCol w:w="2022"/>
        <w:gridCol w:w="904"/>
        <w:gridCol w:w="1426"/>
        <w:gridCol w:w="1751"/>
        <w:gridCol w:w="1554"/>
      </w:tblGrid>
      <w:tr w:rsidR="00CF7242" w:rsidRPr="008C14C1" w14:paraId="2B21349E" w14:textId="77777777" w:rsidTr="00CF72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2" w:type="dxa"/>
            <w:hideMark/>
          </w:tcPr>
          <w:p w14:paraId="24F0E01C" w14:textId="77777777" w:rsidR="00CF7242" w:rsidRPr="008C14C1" w:rsidRDefault="00CF7242" w:rsidP="00A173E8">
            <w:pPr>
              <w:spacing w:before="100" w:beforeAutospacing="1" w:after="100" w:afterAutospacing="1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Breakfast Items</w:t>
            </w:r>
          </w:p>
        </w:tc>
        <w:tc>
          <w:tcPr>
            <w:tcW w:w="2056" w:type="dxa"/>
            <w:hideMark/>
          </w:tcPr>
          <w:p w14:paraId="47D25C6D" w14:textId="77777777" w:rsidR="00CF7242" w:rsidRPr="008C14C1" w:rsidRDefault="00CF7242" w:rsidP="00A173E8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Quantity</w:t>
            </w:r>
          </w:p>
        </w:tc>
        <w:tc>
          <w:tcPr>
            <w:tcW w:w="1986" w:type="dxa"/>
            <w:hideMark/>
          </w:tcPr>
          <w:p w14:paraId="6C309BA9" w14:textId="77777777" w:rsidR="00CF7242" w:rsidRPr="008C14C1" w:rsidRDefault="00CF7242" w:rsidP="00A173E8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Calories</w:t>
            </w:r>
          </w:p>
        </w:tc>
        <w:tc>
          <w:tcPr>
            <w:tcW w:w="888" w:type="dxa"/>
            <w:hideMark/>
          </w:tcPr>
          <w:p w14:paraId="1FD088F9" w14:textId="77777777" w:rsidR="00CF7242" w:rsidRPr="008C14C1" w:rsidRDefault="00CF7242" w:rsidP="00A173E8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Fat</w:t>
            </w:r>
          </w:p>
        </w:tc>
        <w:tc>
          <w:tcPr>
            <w:tcW w:w="1401" w:type="dxa"/>
            <w:hideMark/>
          </w:tcPr>
          <w:p w14:paraId="1E238590" w14:textId="77777777" w:rsidR="00CF7242" w:rsidRPr="008C14C1" w:rsidRDefault="00CF7242" w:rsidP="00A173E8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Carbs</w:t>
            </w:r>
          </w:p>
        </w:tc>
        <w:tc>
          <w:tcPr>
            <w:tcW w:w="1720" w:type="dxa"/>
            <w:hideMark/>
          </w:tcPr>
          <w:p w14:paraId="53C79544" w14:textId="77777777" w:rsidR="00CF7242" w:rsidRPr="008C14C1" w:rsidRDefault="00CF7242" w:rsidP="00A173E8">
            <w:pPr>
              <w:spacing w:before="100" w:beforeAutospacing="1" w:after="100" w:afterAutospacing="1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Protein</w:t>
            </w:r>
          </w:p>
        </w:tc>
        <w:tc>
          <w:tcPr>
            <w:tcW w:w="1527" w:type="dxa"/>
            <w:hideMark/>
          </w:tcPr>
          <w:p w14:paraId="2AB63522" w14:textId="77777777" w:rsidR="00CF7242" w:rsidRPr="008C14C1" w:rsidRDefault="00CF7242" w:rsidP="00A173E8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Notes</w:t>
            </w:r>
          </w:p>
        </w:tc>
      </w:tr>
      <w:tr w:rsidR="00CF7242" w:rsidRPr="008C14C1" w14:paraId="1B0B5C67" w14:textId="77777777" w:rsidTr="00CF72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33EC4E04" w14:textId="77777777" w:rsidR="00CF7242" w:rsidRPr="008C14C1" w:rsidRDefault="00CF7242" w:rsidP="00A173E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0B79C746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59DE7769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4697CCB6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48954C97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22A81AF8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C000"/>
            <w:hideMark/>
          </w:tcPr>
          <w:p w14:paraId="261F54F7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7242" w:rsidRPr="008C14C1" w14:paraId="133E6146" w14:textId="77777777" w:rsidTr="00CF7242">
        <w:trPr>
          <w:trHeight w:val="10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C000"/>
            <w:hideMark/>
          </w:tcPr>
          <w:p w14:paraId="1DE498A3" w14:textId="77777777" w:rsidR="00CF7242" w:rsidRPr="008C14C1" w:rsidRDefault="00CF7242" w:rsidP="00A173E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65C0680D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21649577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2AC6A86F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223878A0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6B7864D8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04C1A0B1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7242" w:rsidRPr="008C14C1" w14:paraId="7779E65C" w14:textId="77777777" w:rsidTr="00CF72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5B266C08" w14:textId="77777777" w:rsidR="00CF7242" w:rsidRPr="008C14C1" w:rsidRDefault="00CF7242" w:rsidP="00A173E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6C0B522F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095CC8C4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478ECC10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4C3758E1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02598C21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C000"/>
            <w:hideMark/>
          </w:tcPr>
          <w:p w14:paraId="4061800A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7242" w:rsidRPr="008C14C1" w14:paraId="0087264D" w14:textId="77777777" w:rsidTr="00CF7242">
        <w:trPr>
          <w:trHeight w:val="10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C000"/>
            <w:hideMark/>
          </w:tcPr>
          <w:p w14:paraId="1A874964" w14:textId="77777777" w:rsidR="00CF7242" w:rsidRPr="008C14C1" w:rsidRDefault="00CF7242" w:rsidP="00A173E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53173F71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3DE9C225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4BC9D517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1900B06B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4A7CC346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2F5C3C6E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7242" w:rsidRPr="008C14C1" w14:paraId="55BA96A5" w14:textId="77777777" w:rsidTr="00CF72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5BD4FF62" w14:textId="77777777" w:rsidR="00CF7242" w:rsidRPr="008C14C1" w:rsidRDefault="00CF7242" w:rsidP="00A173E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15564146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2912E43C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54CAA86A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7DABC372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</w:tcBorders>
            <w:shd w:val="clear" w:color="auto" w:fill="FFC000"/>
            <w:hideMark/>
          </w:tcPr>
          <w:p w14:paraId="4175DD8E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FC000"/>
            <w:hideMark/>
          </w:tcPr>
          <w:p w14:paraId="61C17537" w14:textId="77777777" w:rsidR="00CF7242" w:rsidRPr="008C14C1" w:rsidRDefault="00CF7242" w:rsidP="00A173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CF7242" w:rsidRPr="008C14C1" w14:paraId="15D2086F" w14:textId="77777777" w:rsidTr="00CF7242">
        <w:trPr>
          <w:trHeight w:val="10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FFC000"/>
            <w:hideMark/>
          </w:tcPr>
          <w:p w14:paraId="723225B5" w14:textId="77777777" w:rsidR="00CF7242" w:rsidRPr="008C14C1" w:rsidRDefault="00CF7242" w:rsidP="00A173E8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08DD94EE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37A731D3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242F2A72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407C1322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72F6D045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C000"/>
            <w:hideMark/>
          </w:tcPr>
          <w:p w14:paraId="01A0EDDE" w14:textId="77777777" w:rsidR="00CF7242" w:rsidRPr="008C14C1" w:rsidRDefault="00CF7242" w:rsidP="00A173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8C14C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14:paraId="359A594D" w14:textId="77777777" w:rsidR="00333D9B" w:rsidRDefault="00CF7242">
      <w:ins w:id="1" w:author="Unknown">
        <w:r w:rsidRPr="008C14C1">
          <w:rPr>
            <w:rFonts w:ascii="Arial" w:eastAsia="Times New Roman" w:hAnsi="Arial" w:cs="Arial"/>
            <w:color w:val="000000"/>
            <w:sz w:val="24"/>
            <w:szCs w:val="24"/>
          </w:rPr>
          <w:br/>
        </w:r>
      </w:ins>
      <w:bookmarkStart w:id="2" w:name="_GoBack"/>
      <w:bookmarkEnd w:id="2"/>
    </w:p>
    <w:sectPr w:rsidR="00333D9B" w:rsidSect="00CF72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242"/>
    <w:rsid w:val="00333D9B"/>
    <w:rsid w:val="00A45D28"/>
    <w:rsid w:val="00C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2D75E5"/>
  <w15:docId w15:val="{05233D01-D559-48BE-B313-9792E9F3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7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5">
    <w:name w:val="Light List Accent 5"/>
    <w:basedOn w:val="TableNormal"/>
    <w:uiPriority w:val="61"/>
    <w:rsid w:val="00CF724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2019-11-14T05:25:00Z</dcterms:created>
  <dcterms:modified xsi:type="dcterms:W3CDTF">2019-11-14T05:25:00Z</dcterms:modified>
</cp:coreProperties>
</file>